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6" o:title=""/>
          </v:shape>
          <o:OLEObject Type="Embed" ProgID="PBrush" ShapeID="_x0000_i1025" DrawAspect="Content" ObjectID="_1648307502" r:id="rId7"/>
        </w:object>
      </w:r>
    </w:p>
    <w:p w:rsidR="005B7B95" w:rsidRPr="005B7B95" w:rsidRDefault="005B7B95" w:rsidP="005B7B95">
      <w:pPr>
        <w:shd w:val="clear" w:color="auto" w:fill="FFFFFF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B7B9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5B7B95" w:rsidRPr="005B7B95" w:rsidRDefault="005B7B95" w:rsidP="005B7B95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5B7B95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5B7B95" w:rsidRPr="005B7B95" w:rsidRDefault="005B7B95" w:rsidP="005B7B95">
      <w:pPr>
        <w:shd w:val="clear" w:color="auto" w:fill="FFFFFF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7B95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5B7B95" w:rsidRPr="005B7B95" w:rsidRDefault="005B7B95" w:rsidP="005B7B95">
      <w:pPr>
        <w:keepNext/>
        <w:keepLines/>
        <w:spacing w:before="200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5B7B95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5B7B95" w:rsidRPr="005B7B95" w:rsidRDefault="005B7B95" w:rsidP="005B7B95">
      <w:pPr>
        <w:jc w:val="center"/>
        <w:rPr>
          <w:rFonts w:ascii="Calibri" w:eastAsia="Calibri" w:hAnsi="Calibri" w:cs="Times New Roman"/>
          <w:sz w:val="48"/>
          <w:szCs w:val="48"/>
        </w:rPr>
      </w:pPr>
    </w:p>
    <w:p w:rsidR="005B7B95" w:rsidRPr="005B7B95" w:rsidRDefault="005B7B95" w:rsidP="005B7B95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5B7B9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</w:p>
    <w:p w:rsidR="005B7B95" w:rsidRPr="005B7B95" w:rsidRDefault="005B7B95" w:rsidP="005B7B95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84938" w:rsidRPr="005B7B95" w:rsidRDefault="00374A6D" w:rsidP="0078493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5B7B95">
        <w:rPr>
          <w:rFonts w:ascii="Times New Roman" w:hAnsi="Times New Roman" w:cs="Times New Roman"/>
          <w:b/>
          <w:sz w:val="28"/>
          <w:szCs w:val="28"/>
        </w:rPr>
        <w:t>Про затвердження сезонного</w:t>
      </w:r>
    </w:p>
    <w:p w:rsidR="00784938" w:rsidRPr="005B7B95" w:rsidRDefault="00374A6D" w:rsidP="0078493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5B7B95">
        <w:rPr>
          <w:rFonts w:ascii="Times New Roman" w:hAnsi="Times New Roman" w:cs="Times New Roman"/>
          <w:b/>
          <w:sz w:val="28"/>
          <w:szCs w:val="28"/>
        </w:rPr>
        <w:t xml:space="preserve"> режиму роботи мереж</w:t>
      </w:r>
      <w:r w:rsidRPr="005B7B95">
        <w:rPr>
          <w:rFonts w:ascii="Times New Roman" w:hAnsi="Times New Roman" w:cs="Times New Roman"/>
          <w:b/>
          <w:sz w:val="28"/>
          <w:szCs w:val="28"/>
        </w:rPr>
        <w:br/>
        <w:t xml:space="preserve">зовнішнього освітлення на </w:t>
      </w:r>
    </w:p>
    <w:p w:rsidR="00374A6D" w:rsidRPr="005B7B95" w:rsidRDefault="00374A6D" w:rsidP="00784938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5B7B95">
        <w:rPr>
          <w:rFonts w:ascii="Times New Roman" w:hAnsi="Times New Roman" w:cs="Times New Roman"/>
          <w:b/>
          <w:sz w:val="28"/>
          <w:szCs w:val="28"/>
        </w:rPr>
        <w:t xml:space="preserve">території міста </w:t>
      </w:r>
      <w:r w:rsidR="00784938" w:rsidRPr="005B7B95">
        <w:rPr>
          <w:rFonts w:ascii="Times New Roman" w:hAnsi="Times New Roman" w:cs="Times New Roman"/>
          <w:b/>
          <w:sz w:val="28"/>
          <w:szCs w:val="28"/>
        </w:rPr>
        <w:t>Городка</w:t>
      </w:r>
    </w:p>
    <w:p w:rsidR="00784938" w:rsidRDefault="00784938" w:rsidP="00374A6D">
      <w:pPr>
        <w:shd w:val="clear" w:color="auto" w:fill="FFFFFF"/>
        <w:spacing w:after="150"/>
        <w:rPr>
          <w:rFonts w:ascii="RobotoLight" w:eastAsia="Times New Roman" w:hAnsi="RobotoLight" w:cs="Times New Roman"/>
          <w:color w:val="333333"/>
          <w:sz w:val="21"/>
          <w:szCs w:val="21"/>
          <w:lang w:eastAsia="uk-UA"/>
        </w:rPr>
      </w:pPr>
    </w:p>
    <w:p w:rsidR="005B7B95" w:rsidRPr="005B7B95" w:rsidRDefault="00374A6D" w:rsidP="005B7B95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78493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Відповідно </w:t>
      </w:r>
      <w:r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до</w:t>
      </w:r>
      <w:r w:rsid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 </w:t>
      </w:r>
      <w:r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 </w:t>
      </w:r>
      <w:hyperlink r:id="rId8" w:history="1">
        <w:r w:rsidRPr="003F4B3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uk-UA"/>
          </w:rPr>
          <w:t>Закону</w:t>
        </w:r>
      </w:hyperlink>
      <w:r w:rsidRPr="0078493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України "Про благоустрій населених пунктів</w:t>
      </w:r>
      <w:r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", </w:t>
      </w:r>
      <w:hyperlink r:id="rId9" w:history="1">
        <w:r w:rsidRPr="003F4B3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uk-UA"/>
          </w:rPr>
          <w:t>Закону</w:t>
        </w:r>
      </w:hyperlink>
      <w:r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 України "</w:t>
      </w:r>
      <w:r w:rsidR="00784938"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Про місцеве самоврядування в Україні</w:t>
      </w:r>
      <w:r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>", </w:t>
      </w:r>
      <w:hyperlink r:id="rId10" w:history="1">
        <w:r w:rsidRPr="003F4B35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uk-UA"/>
          </w:rPr>
          <w:t>Закону</w:t>
        </w:r>
      </w:hyperlink>
      <w:r w:rsidRPr="003F4B3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uk-UA"/>
        </w:rPr>
        <w:t xml:space="preserve"> України "Про автомобільні дороги" та з метою удосконалення умов безпеки дорожнього </w:t>
      </w:r>
      <w:r w:rsidRPr="0078493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руху і раціонального використання стаціонарних джерел освітлення та з урахуванням природнього світлового режиму в місті </w:t>
      </w:r>
      <w:r w:rsidR="00784938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Городок, Львівської області</w:t>
      </w:r>
      <w:r w:rsidR="005B7B95" w:rsidRPr="005B7B9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виконком міської ради</w:t>
      </w:r>
    </w:p>
    <w:p w:rsidR="005B7B95" w:rsidRPr="005B7B95" w:rsidRDefault="005B7B95" w:rsidP="005B7B95">
      <w:pPr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5B7B95">
        <w:rPr>
          <w:rFonts w:ascii="Times New Roman" w:eastAsia="Times New Roman" w:hAnsi="Times New Roman" w:cs="Times New Roman"/>
          <w:sz w:val="26"/>
          <w:szCs w:val="26"/>
          <w:lang w:eastAsia="uk-UA"/>
        </w:rPr>
        <w:t> </w:t>
      </w:r>
    </w:p>
    <w:p w:rsidR="00374A6D" w:rsidRDefault="005B7B95" w:rsidP="005B7B95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5B7B95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ВИРІШИВ:</w:t>
      </w:r>
    </w:p>
    <w:p w:rsidR="005B7B95" w:rsidRPr="005B7B95" w:rsidRDefault="005B7B95" w:rsidP="005B7B95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</w:p>
    <w:p w:rsidR="00784938" w:rsidRDefault="00374A6D" w:rsidP="00784938">
      <w:pPr>
        <w:pStyle w:val="a8"/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84938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сезонний добовий графік режиму роботи мереж зовнішнього освітлення</w:t>
      </w:r>
      <w:r w:rsidR="00784938" w:rsidRPr="007849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міста </w:t>
      </w:r>
      <w:r w:rsidR="005B7B95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Городка</w:t>
      </w:r>
      <w:r w:rsidR="00784938" w:rsidRPr="007849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згідно з додатком.</w:t>
      </w:r>
    </w:p>
    <w:p w:rsidR="000F38DE" w:rsidRDefault="00CA4A4F" w:rsidP="00784938">
      <w:pPr>
        <w:pStyle w:val="a8"/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Комунальному підприємству «Міське комунальне господарство»</w:t>
      </w:r>
      <w:r w:rsidR="00B876A2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0F38DE" w:rsidRDefault="000F38DE" w:rsidP="000F38DE">
      <w:pPr>
        <w:pStyle w:val="a8"/>
        <w:numPr>
          <w:ilvl w:val="1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Забезпечити роботу мереж зовнішнього освітлення на території міста у межах, визначених затвердженим сезонним добовим графіком, у вечірньому і нічному режимах</w:t>
      </w:r>
    </w:p>
    <w:p w:rsidR="000F38DE" w:rsidRDefault="000F38DE" w:rsidP="000F38DE">
      <w:pPr>
        <w:pStyle w:val="a8"/>
        <w:numPr>
          <w:ilvl w:val="1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урахуванням погодинних умов відхилення від сезонного добового графі</w:t>
      </w:r>
      <w:r w:rsid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ка режиму роботи мереж зовніш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нього освітлення міста </w:t>
      </w:r>
      <w:r w:rsidR="001427E6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Городка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здійснювати в межах до п’ятнадцяти хвилин</w:t>
      </w:r>
      <w:r w:rsidR="00AF5173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A4A4F" w:rsidRPr="00CA4A4F" w:rsidRDefault="00AF5173" w:rsidP="00CA4A4F">
      <w:pPr>
        <w:pStyle w:val="a8"/>
        <w:numPr>
          <w:ilvl w:val="1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впорядкування використання електроенергії</w:t>
      </w:r>
      <w:r w:rsidR="003F4B35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F4B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15.04.2020 року до завершення </w:t>
      </w:r>
      <w:r w:rsidR="00D43C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дії </w:t>
      </w:r>
      <w:r w:rsidR="003F4B35">
        <w:rPr>
          <w:rFonts w:ascii="Times New Roman" w:eastAsia="Times New Roman" w:hAnsi="Times New Roman" w:cs="Times New Roman"/>
          <w:sz w:val="28"/>
          <w:szCs w:val="28"/>
          <w:lang w:eastAsia="uk-UA"/>
        </w:rPr>
        <w:t>карантину на території міста Городка,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427E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передбачити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щодобове відключення джерел штучного зовнішнього освітлення в період з 01 год. 00 хв. до 0</w:t>
      </w:r>
      <w:r w:rsid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год.00 хв.</w:t>
      </w:r>
      <w:r w:rsid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винятком вулиць:</w:t>
      </w:r>
      <w:r w:rsidR="003F4B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Львівська, Яворівська, </w:t>
      </w:r>
      <w:proofErr w:type="spellStart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Артищівська</w:t>
      </w:r>
      <w:proofErr w:type="spellEnd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Перемишльська, </w:t>
      </w:r>
      <w:proofErr w:type="spellStart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Скітник</w:t>
      </w:r>
      <w:proofErr w:type="spellEnd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Заставська</w:t>
      </w:r>
      <w:proofErr w:type="spellEnd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Комарнівська</w:t>
      </w:r>
      <w:proofErr w:type="spellEnd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Заводська, Коцюбинського, </w:t>
      </w:r>
      <w:proofErr w:type="spellStart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Підгай</w:t>
      </w:r>
      <w:proofErr w:type="spellEnd"/>
      <w:r w:rsidR="00CA4A4F" w:rsidRPr="00CA4A4F">
        <w:rPr>
          <w:rFonts w:ascii="Times New Roman" w:eastAsia="Times New Roman" w:hAnsi="Times New Roman" w:cs="Times New Roman"/>
          <w:sz w:val="28"/>
          <w:szCs w:val="28"/>
          <w:lang w:eastAsia="uk-UA"/>
        </w:rPr>
        <w:t>, Джерельна, Коротка, Авіаційна.</w:t>
      </w:r>
    </w:p>
    <w:p w:rsidR="00AF5173" w:rsidRPr="00AF5173" w:rsidRDefault="00AF5173" w:rsidP="00AF5173">
      <w:pPr>
        <w:pStyle w:val="a8"/>
        <w:numPr>
          <w:ilvl w:val="0"/>
          <w:numId w:val="1"/>
        </w:num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рішення покласти на 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Попка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С.Р.</w:t>
      </w:r>
    </w:p>
    <w:p w:rsidR="00784938" w:rsidRPr="00DB0C68" w:rsidRDefault="00784938" w:rsidP="00784938">
      <w:pPr>
        <w:jc w:val="right"/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74A6D" w:rsidRDefault="00374A6D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Pr="00D43CDC" w:rsidRDefault="003F4B35" w:rsidP="00D43CD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D43CDC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="00D43CDC">
        <w:rPr>
          <w:rFonts w:ascii="Times New Roman" w:hAnsi="Times New Roman" w:cs="Times New Roman"/>
          <w:b/>
          <w:sz w:val="28"/>
          <w:szCs w:val="28"/>
        </w:rPr>
        <w:t>Кущак</w:t>
      </w:r>
      <w:proofErr w:type="spellEnd"/>
      <w:r w:rsidR="00D43CDC">
        <w:rPr>
          <w:rFonts w:ascii="Times New Roman" w:hAnsi="Times New Roman" w:cs="Times New Roman"/>
          <w:b/>
          <w:sz w:val="28"/>
          <w:szCs w:val="28"/>
        </w:rPr>
        <w:t xml:space="preserve"> Р. В.</w:t>
      </w:r>
      <w:bookmarkStart w:id="0" w:name="_GoBack"/>
      <w:bookmarkEnd w:id="0"/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Pr="003F4B35" w:rsidRDefault="003F4B35" w:rsidP="003F4B35">
      <w:pPr>
        <w:widowControl w:val="0"/>
        <w:autoSpaceDE w:val="0"/>
        <w:autoSpaceDN w:val="0"/>
        <w:adjustRightInd w:val="0"/>
        <w:spacing w:before="45" w:after="15"/>
        <w:jc w:val="right"/>
        <w:rPr>
          <w:rFonts w:ascii="Times New Roman" w:eastAsia="Calibri" w:hAnsi="Times New Roman" w:cs="Times New Roman"/>
        </w:rPr>
      </w:pPr>
      <w:r w:rsidRPr="003F4B35">
        <w:rPr>
          <w:rFonts w:ascii="Times New Roman" w:eastAsia="Calibri" w:hAnsi="Times New Roman" w:cs="Times New Roman"/>
        </w:rPr>
        <w:t xml:space="preserve">ДОДАТОК  </w:t>
      </w:r>
    </w:p>
    <w:p w:rsidR="003F4B35" w:rsidRPr="003F4B35" w:rsidRDefault="003F4B35" w:rsidP="003F4B35">
      <w:pPr>
        <w:widowControl w:val="0"/>
        <w:autoSpaceDE w:val="0"/>
        <w:autoSpaceDN w:val="0"/>
        <w:adjustRightInd w:val="0"/>
        <w:spacing w:before="45" w:after="15"/>
        <w:ind w:left="5954"/>
        <w:rPr>
          <w:rFonts w:ascii="Times New Roman" w:eastAsia="Calibri" w:hAnsi="Times New Roman" w:cs="Times New Roman"/>
        </w:rPr>
      </w:pPr>
      <w:bookmarkStart w:id="1" w:name="РОЗМІР"/>
      <w:bookmarkEnd w:id="1"/>
      <w:r w:rsidRPr="003F4B35">
        <w:rPr>
          <w:rFonts w:ascii="Times New Roman" w:eastAsia="Calibri" w:hAnsi="Times New Roman" w:cs="Times New Roman"/>
        </w:rPr>
        <w:t>до рішення виконавчого комітету</w:t>
      </w:r>
    </w:p>
    <w:p w:rsidR="003F4B35" w:rsidRPr="003F4B35" w:rsidRDefault="003F4B35" w:rsidP="003F4B35">
      <w:pPr>
        <w:widowControl w:val="0"/>
        <w:autoSpaceDE w:val="0"/>
        <w:autoSpaceDN w:val="0"/>
        <w:adjustRightInd w:val="0"/>
        <w:spacing w:before="45" w:after="15"/>
        <w:ind w:left="5954"/>
        <w:rPr>
          <w:rFonts w:ascii="Times New Roman" w:eastAsia="Calibri" w:hAnsi="Times New Roman" w:cs="Times New Roman"/>
        </w:rPr>
      </w:pPr>
      <w:proofErr w:type="spellStart"/>
      <w:r w:rsidRPr="003F4B35">
        <w:rPr>
          <w:rFonts w:ascii="Times New Roman" w:eastAsia="Calibri" w:hAnsi="Times New Roman" w:cs="Times New Roman"/>
        </w:rPr>
        <w:t>Городоцької</w:t>
      </w:r>
      <w:proofErr w:type="spellEnd"/>
      <w:r w:rsidRPr="003F4B35">
        <w:rPr>
          <w:rFonts w:ascii="Times New Roman" w:eastAsia="Calibri" w:hAnsi="Times New Roman" w:cs="Times New Roman"/>
        </w:rPr>
        <w:t xml:space="preserve"> міської ради Львівської області</w:t>
      </w:r>
    </w:p>
    <w:p w:rsidR="003F4B35" w:rsidRPr="003F4B35" w:rsidRDefault="003F4B35" w:rsidP="003F4B35">
      <w:pPr>
        <w:widowControl w:val="0"/>
        <w:autoSpaceDE w:val="0"/>
        <w:autoSpaceDN w:val="0"/>
        <w:adjustRightInd w:val="0"/>
        <w:spacing w:before="45" w:after="15"/>
        <w:ind w:left="5954"/>
        <w:rPr>
          <w:rFonts w:ascii="Times New Roman" w:eastAsia="Calibri" w:hAnsi="Times New Roman" w:cs="Times New Roman"/>
        </w:rPr>
      </w:pPr>
      <w:r w:rsidRPr="003F4B35">
        <w:rPr>
          <w:rFonts w:ascii="Times New Roman" w:eastAsia="Calibri" w:hAnsi="Times New Roman" w:cs="Times New Roman"/>
        </w:rPr>
        <w:t xml:space="preserve">№        від         </w:t>
      </w:r>
      <w:r>
        <w:rPr>
          <w:rFonts w:ascii="Times New Roman" w:eastAsia="Calibri" w:hAnsi="Times New Roman" w:cs="Times New Roman"/>
        </w:rPr>
        <w:t>квітня</w:t>
      </w:r>
      <w:r w:rsidRPr="003F4B35">
        <w:rPr>
          <w:rFonts w:ascii="Times New Roman" w:eastAsia="Calibri" w:hAnsi="Times New Roman" w:cs="Times New Roman"/>
        </w:rPr>
        <w:t xml:space="preserve">   2020  року</w:t>
      </w: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Default="003F4B35" w:rsidP="00784938">
      <w:pPr>
        <w:rPr>
          <w:rFonts w:ascii="RobotoLight" w:hAnsi="RobotoLight"/>
          <w:color w:val="333333"/>
          <w:sz w:val="21"/>
          <w:szCs w:val="21"/>
          <w:lang w:eastAsia="uk-UA"/>
        </w:rPr>
      </w:pPr>
    </w:p>
    <w:p w:rsidR="003F4B35" w:rsidRPr="003F4B35" w:rsidRDefault="003F4B35" w:rsidP="003F4B35">
      <w:pPr>
        <w:tabs>
          <w:tab w:val="left" w:pos="3000"/>
        </w:tabs>
        <w:jc w:val="center"/>
        <w:rPr>
          <w:rFonts w:ascii="Times New Roman" w:hAnsi="Times New Roman" w:cs="Times New Roman"/>
        </w:rPr>
      </w:pPr>
      <w:r w:rsidRPr="003F4B35">
        <w:rPr>
          <w:rFonts w:ascii="Times New Roman" w:hAnsi="Times New Roman" w:cs="Times New Roman"/>
        </w:rPr>
        <w:t>Сезонний добовий  графік</w:t>
      </w:r>
    </w:p>
    <w:p w:rsidR="003F4B35" w:rsidRPr="003F4B35" w:rsidRDefault="003F4B35" w:rsidP="003F4B35">
      <w:pPr>
        <w:tabs>
          <w:tab w:val="left" w:pos="3000"/>
        </w:tabs>
        <w:jc w:val="center"/>
        <w:rPr>
          <w:rFonts w:ascii="Times New Roman" w:hAnsi="Times New Roman" w:cs="Times New Roman"/>
        </w:rPr>
      </w:pPr>
      <w:r w:rsidRPr="003F4B35">
        <w:rPr>
          <w:rFonts w:ascii="Times New Roman" w:hAnsi="Times New Roman" w:cs="Times New Roman"/>
        </w:rPr>
        <w:t>режиму роботи зовнішнього освітлення міста Городка</w:t>
      </w:r>
    </w:p>
    <w:p w:rsidR="003F4B35" w:rsidRPr="003F4B35" w:rsidRDefault="003F4B35" w:rsidP="003F4B35">
      <w:pPr>
        <w:tabs>
          <w:tab w:val="left" w:pos="3000"/>
        </w:tabs>
        <w:jc w:val="center"/>
        <w:rPr>
          <w:ins w:id="2" w:author="Unknown"/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1"/>
        <w:gridCol w:w="760"/>
        <w:gridCol w:w="760"/>
        <w:gridCol w:w="658"/>
        <w:gridCol w:w="760"/>
        <w:gridCol w:w="710"/>
        <w:gridCol w:w="720"/>
      </w:tblGrid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Місяць </w:t>
            </w:r>
          </w:p>
        </w:tc>
        <w:tc>
          <w:tcPr>
            <w:tcW w:w="1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Січень </w:t>
            </w:r>
          </w:p>
        </w:tc>
        <w:tc>
          <w:tcPr>
            <w:tcW w:w="14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Лютий </w:t>
            </w:r>
          </w:p>
        </w:tc>
        <w:tc>
          <w:tcPr>
            <w:tcW w:w="14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Березень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Число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17-16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17-17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17-19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17-21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17-23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17-24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17-26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17-28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17-30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17-31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17-33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17-35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17-37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17-38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17-40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17-42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17-44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17-45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17-47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17-49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17-50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17-52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17-00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17-54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17-02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17-56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17-04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17-57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17-05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17-59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17-07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17-09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17-10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17-12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17-14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05-15 </w:t>
            </w:r>
          </w:p>
        </w:tc>
      </w:tr>
    </w:tbl>
    <w:p w:rsidR="00374A6D" w:rsidRPr="00374A6D" w:rsidRDefault="00374A6D" w:rsidP="00374A6D">
      <w:pPr>
        <w:rPr>
          <w:ins w:id="3" w:author="Unknown"/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20"/>
        <w:gridCol w:w="669"/>
        <w:gridCol w:w="720"/>
        <w:gridCol w:w="669"/>
        <w:gridCol w:w="720"/>
        <w:gridCol w:w="771"/>
        <w:gridCol w:w="874"/>
      </w:tblGrid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Місяць </w:t>
            </w:r>
          </w:p>
        </w:tc>
        <w:tc>
          <w:tcPr>
            <w:tcW w:w="1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Квітень </w:t>
            </w:r>
          </w:p>
        </w:tc>
        <w:tc>
          <w:tcPr>
            <w:tcW w:w="1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Травень </w:t>
            </w:r>
          </w:p>
        </w:tc>
        <w:tc>
          <w:tcPr>
            <w:tcW w:w="16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Червень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Число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21-25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21-26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21-27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21-29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21-30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21-31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21-32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21-32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21-33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lastRenderedPageBreak/>
              <w:t>11 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21-34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21-34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21-35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21-35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21-36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21-36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21-37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21-37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04-40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04-39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04-38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04-36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21-39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04-35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21-39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04-34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04-33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04-32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04-31 </w:t>
            </w:r>
          </w:p>
        </w:tc>
        <w:tc>
          <w:tcPr>
            <w:tcW w:w="7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</w:tr>
    </w:tbl>
    <w:p w:rsidR="00374A6D" w:rsidRPr="00374A6D" w:rsidRDefault="00374A6D" w:rsidP="00374A6D">
      <w:pPr>
        <w:rPr>
          <w:ins w:id="4" w:author="Unknown"/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28"/>
        <w:gridCol w:w="623"/>
        <w:gridCol w:w="727"/>
        <w:gridCol w:w="727"/>
        <w:gridCol w:w="727"/>
        <w:gridCol w:w="727"/>
        <w:gridCol w:w="884"/>
      </w:tblGrid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Місяць </w:t>
            </w:r>
          </w:p>
        </w:tc>
        <w:tc>
          <w:tcPr>
            <w:tcW w:w="13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Липень </w:t>
            </w:r>
          </w:p>
        </w:tc>
        <w:tc>
          <w:tcPr>
            <w:tcW w:w="14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Серпень </w:t>
            </w:r>
          </w:p>
        </w:tc>
        <w:tc>
          <w:tcPr>
            <w:tcW w:w="15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Вересень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Число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20-08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20-06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20-04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4 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20-02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5 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20-00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6 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19-57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7 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19-55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05-59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8 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19-53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9 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19-51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10 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19-49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11 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20-50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19-46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12 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05-19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19-44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13 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19-42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06-08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14 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19-40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15 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19-38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20-41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19-35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19-33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19-31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19-29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19-26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06-19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04-48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20-31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19-24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22 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19-22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23 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21-20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19-20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24 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19-17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25 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19-15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26 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20-21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19-13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27 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19-11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28 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19-09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29 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04-59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19-06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30 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21-10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19-04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31 </w:t>
            </w:r>
          </w:p>
        </w:tc>
        <w:tc>
          <w:tcPr>
            <w:tcW w:w="6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21-09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05-02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20-10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05-48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8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</w:tr>
    </w:tbl>
    <w:p w:rsidR="00374A6D" w:rsidRPr="00374A6D" w:rsidRDefault="00374A6D" w:rsidP="00374A6D">
      <w:pPr>
        <w:rPr>
          <w:ins w:id="5" w:author="Unknown"/>
          <w:rFonts w:ascii="Times New Roman" w:eastAsia="Times New Roman" w:hAnsi="Times New Roman" w:cs="Times New Roman"/>
          <w:vanish/>
          <w:sz w:val="24"/>
          <w:szCs w:val="24"/>
          <w:lang w:eastAsia="uk-UA"/>
        </w:rPr>
      </w:pP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9"/>
        <w:gridCol w:w="669"/>
        <w:gridCol w:w="720"/>
        <w:gridCol w:w="669"/>
        <w:gridCol w:w="720"/>
        <w:gridCol w:w="720"/>
        <w:gridCol w:w="926"/>
      </w:tblGrid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Місяць </w:t>
            </w:r>
          </w:p>
        </w:tc>
        <w:tc>
          <w:tcPr>
            <w:tcW w:w="1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Жовтень </w:t>
            </w:r>
          </w:p>
        </w:tc>
        <w:tc>
          <w:tcPr>
            <w:tcW w:w="135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Листопад </w:t>
            </w:r>
          </w:p>
        </w:tc>
        <w:tc>
          <w:tcPr>
            <w:tcW w:w="160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Грудень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Число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jc w:val="center"/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proofErr w:type="spellStart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Вимик</w:t>
            </w:r>
            <w:proofErr w:type="spellEnd"/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.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19-02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16-22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19-00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16-21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16-21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16-21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16-20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lastRenderedPageBreak/>
              <w:t>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18-51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16-51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16-20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16-20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18-40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07-27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16-41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07-28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06-49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16-19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07-29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16-20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07-30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16-20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07-31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16-20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16-21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07-32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16-21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18-20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06-58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16-22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07-33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16-30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16-22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16-23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07-34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16-24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07-13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16-27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16-24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26 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18-10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07-15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16-25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07-17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07-08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16-26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18-06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07-18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07-09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16-27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07-35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29 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18-05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16-24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07-10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16-28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30 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07-22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16-23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07-12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16-28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07-36 </w:t>
            </w:r>
          </w:p>
        </w:tc>
      </w:tr>
      <w:tr w:rsidR="00374A6D" w:rsidRPr="00374A6D" w:rsidTr="00374A6D">
        <w:trPr>
          <w:jc w:val="center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31 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18-01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07-24 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16-28 </w:t>
            </w:r>
          </w:p>
        </w:tc>
        <w:tc>
          <w:tcPr>
            <w:tcW w:w="9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4A6D" w:rsidRPr="00374A6D" w:rsidRDefault="00374A6D" w:rsidP="00374A6D">
            <w:pPr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</w:pPr>
            <w:r w:rsidRPr="00374A6D">
              <w:rPr>
                <w:rFonts w:ascii="RobotoLight" w:eastAsia="Times New Roman" w:hAnsi="RobotoLight" w:cs="Times New Roman"/>
                <w:color w:val="333333"/>
                <w:sz w:val="21"/>
                <w:szCs w:val="21"/>
                <w:lang w:eastAsia="uk-UA"/>
              </w:rPr>
              <w:t>07-36 </w:t>
            </w:r>
          </w:p>
        </w:tc>
      </w:tr>
    </w:tbl>
    <w:p w:rsidR="00227C0C" w:rsidRDefault="00227C0C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3F4B35" w:rsidP="003F4B35">
      <w:pPr>
        <w:tabs>
          <w:tab w:val="left" w:pos="6840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ради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Віткова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Ю.Б.</w:t>
      </w:r>
    </w:p>
    <w:sectPr w:rsidR="009027F9" w:rsidRPr="00A32E13" w:rsidSect="0032583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6713D"/>
    <w:multiLevelType w:val="multilevel"/>
    <w:tmpl w:val="2E6EA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C41182E"/>
    <w:multiLevelType w:val="hybridMultilevel"/>
    <w:tmpl w:val="AF8C185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E9D"/>
    <w:rsid w:val="00004D20"/>
    <w:rsid w:val="00037F64"/>
    <w:rsid w:val="0006282B"/>
    <w:rsid w:val="00081A40"/>
    <w:rsid w:val="000944F1"/>
    <w:rsid w:val="00094F01"/>
    <w:rsid w:val="000C3E9D"/>
    <w:rsid w:val="000E64D5"/>
    <w:rsid w:val="000F38DE"/>
    <w:rsid w:val="000F3F3D"/>
    <w:rsid w:val="00127A0E"/>
    <w:rsid w:val="00133038"/>
    <w:rsid w:val="001427E6"/>
    <w:rsid w:val="0015253D"/>
    <w:rsid w:val="00157EE5"/>
    <w:rsid w:val="00180398"/>
    <w:rsid w:val="001F15F2"/>
    <w:rsid w:val="0020268C"/>
    <w:rsid w:val="00223F7E"/>
    <w:rsid w:val="00227C0C"/>
    <w:rsid w:val="002B5A38"/>
    <w:rsid w:val="00313CD0"/>
    <w:rsid w:val="0032583C"/>
    <w:rsid w:val="00334AF0"/>
    <w:rsid w:val="00356DD5"/>
    <w:rsid w:val="0036754A"/>
    <w:rsid w:val="00374A6D"/>
    <w:rsid w:val="003F4B35"/>
    <w:rsid w:val="003F4CC9"/>
    <w:rsid w:val="00401D9E"/>
    <w:rsid w:val="0048492F"/>
    <w:rsid w:val="004C0FA0"/>
    <w:rsid w:val="004C3CFF"/>
    <w:rsid w:val="005240C2"/>
    <w:rsid w:val="00534557"/>
    <w:rsid w:val="00544D6A"/>
    <w:rsid w:val="00564513"/>
    <w:rsid w:val="005A0169"/>
    <w:rsid w:val="005B7B95"/>
    <w:rsid w:val="00625706"/>
    <w:rsid w:val="007213E9"/>
    <w:rsid w:val="007418A1"/>
    <w:rsid w:val="00764859"/>
    <w:rsid w:val="00784938"/>
    <w:rsid w:val="0079099C"/>
    <w:rsid w:val="007B55B6"/>
    <w:rsid w:val="007E14D9"/>
    <w:rsid w:val="007E68D8"/>
    <w:rsid w:val="007F56C6"/>
    <w:rsid w:val="008101A5"/>
    <w:rsid w:val="00850C3D"/>
    <w:rsid w:val="00861FCD"/>
    <w:rsid w:val="008A63DA"/>
    <w:rsid w:val="009027F9"/>
    <w:rsid w:val="00936846"/>
    <w:rsid w:val="00972D02"/>
    <w:rsid w:val="009B3B52"/>
    <w:rsid w:val="009E5A9E"/>
    <w:rsid w:val="00A32E13"/>
    <w:rsid w:val="00A66774"/>
    <w:rsid w:val="00A70DA3"/>
    <w:rsid w:val="00AD1228"/>
    <w:rsid w:val="00AF5173"/>
    <w:rsid w:val="00B876A2"/>
    <w:rsid w:val="00B93BA2"/>
    <w:rsid w:val="00BC6536"/>
    <w:rsid w:val="00C430B7"/>
    <w:rsid w:val="00C67F75"/>
    <w:rsid w:val="00C74B62"/>
    <w:rsid w:val="00C83817"/>
    <w:rsid w:val="00CA4A4F"/>
    <w:rsid w:val="00CB3D2C"/>
    <w:rsid w:val="00CE1537"/>
    <w:rsid w:val="00CF5CDE"/>
    <w:rsid w:val="00D0068B"/>
    <w:rsid w:val="00D43CDC"/>
    <w:rsid w:val="00D77CD4"/>
    <w:rsid w:val="00D8358F"/>
    <w:rsid w:val="00D87629"/>
    <w:rsid w:val="00DA356F"/>
    <w:rsid w:val="00DB0C68"/>
    <w:rsid w:val="00E43FC1"/>
    <w:rsid w:val="00E76815"/>
    <w:rsid w:val="00EA3821"/>
    <w:rsid w:val="00EC73DA"/>
    <w:rsid w:val="00F070F9"/>
    <w:rsid w:val="00F94951"/>
    <w:rsid w:val="00FB1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49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49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49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374A6D"/>
  </w:style>
  <w:style w:type="paragraph" w:styleId="a4">
    <w:name w:val="Normal (Web)"/>
    <w:basedOn w:val="a"/>
    <w:uiPriority w:val="99"/>
    <w:semiHidden/>
    <w:unhideWhenUsed/>
    <w:rsid w:val="00374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374A6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4A6D"/>
    <w:rPr>
      <w:color w:val="800080"/>
      <w:u w:val="single"/>
    </w:rPr>
  </w:style>
  <w:style w:type="paragraph" w:styleId="a7">
    <w:name w:val="No Spacing"/>
    <w:uiPriority w:val="1"/>
    <w:qFormat/>
    <w:rsid w:val="00784938"/>
  </w:style>
  <w:style w:type="paragraph" w:styleId="a8">
    <w:name w:val="List Paragraph"/>
    <w:basedOn w:val="a"/>
    <w:uiPriority w:val="34"/>
    <w:qFormat/>
    <w:rsid w:val="007849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8493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849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8493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B876A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876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49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493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49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11">
    <w:name w:val="Немає списку1"/>
    <w:next w:val="a2"/>
    <w:uiPriority w:val="99"/>
    <w:semiHidden/>
    <w:unhideWhenUsed/>
    <w:rsid w:val="00374A6D"/>
  </w:style>
  <w:style w:type="paragraph" w:styleId="a4">
    <w:name w:val="Normal (Web)"/>
    <w:basedOn w:val="a"/>
    <w:uiPriority w:val="99"/>
    <w:semiHidden/>
    <w:unhideWhenUsed/>
    <w:rsid w:val="00374A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semiHidden/>
    <w:unhideWhenUsed/>
    <w:rsid w:val="00374A6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74A6D"/>
    <w:rPr>
      <w:color w:val="800080"/>
      <w:u w:val="single"/>
    </w:rPr>
  </w:style>
  <w:style w:type="paragraph" w:styleId="a7">
    <w:name w:val="No Spacing"/>
    <w:uiPriority w:val="1"/>
    <w:qFormat/>
    <w:rsid w:val="00784938"/>
  </w:style>
  <w:style w:type="paragraph" w:styleId="a8">
    <w:name w:val="List Paragraph"/>
    <w:basedOn w:val="a"/>
    <w:uiPriority w:val="34"/>
    <w:qFormat/>
    <w:rsid w:val="0078493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8493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8493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84938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B876A2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876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2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ultant.parus.ua/?doc=060Z46046B&amp;abz=7VHL6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onsultant.parus.ua/?doc=060ZZ9E4D0&amp;abz=4O2J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onsultant.parus.ua/?doc=059KC3158B&amp;abz=01N4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5228</Words>
  <Characters>2981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8193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 M I</cp:lastModifiedBy>
  <cp:revision>8</cp:revision>
  <cp:lastPrinted>2020-04-13T15:23:00Z</cp:lastPrinted>
  <dcterms:created xsi:type="dcterms:W3CDTF">2020-04-13T06:30:00Z</dcterms:created>
  <dcterms:modified xsi:type="dcterms:W3CDTF">2020-04-13T15:25:00Z</dcterms:modified>
</cp:coreProperties>
</file>