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69743B">
        <w:rPr>
          <w:b/>
          <w:sz w:val="36"/>
          <w:szCs w:val="36"/>
        </w:rPr>
        <w:t xml:space="preserve"> 63</w:t>
      </w:r>
    </w:p>
    <w:p w:rsidR="0069743B" w:rsidRPr="002C67B6" w:rsidRDefault="0069743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14 квітня 2020 року</w:t>
      </w:r>
      <w:bookmarkStart w:id="0" w:name="_GoBack"/>
      <w:bookmarkEnd w:id="0"/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2C67B6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Лопатко</w:t>
      </w:r>
      <w:proofErr w:type="spellEnd"/>
      <w:r>
        <w:rPr>
          <w:b/>
          <w:szCs w:val="28"/>
        </w:rPr>
        <w:t xml:space="preserve"> В.О.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proofErr w:type="spellStart"/>
      <w:r w:rsidR="002C67B6">
        <w:rPr>
          <w:szCs w:val="28"/>
        </w:rPr>
        <w:t>Лопатко</w:t>
      </w:r>
      <w:proofErr w:type="spellEnd"/>
      <w:r w:rsidR="002C67B6">
        <w:rPr>
          <w:szCs w:val="28"/>
        </w:rPr>
        <w:t xml:space="preserve"> Вікторії Олександрівни</w:t>
      </w:r>
      <w:r w:rsidR="00213F8F">
        <w:rPr>
          <w:szCs w:val="28"/>
        </w:rPr>
        <w:t>, мешкан</w:t>
      </w:r>
      <w:r w:rsidR="002C67B6">
        <w:rPr>
          <w:szCs w:val="28"/>
        </w:rPr>
        <w:t>ки</w:t>
      </w:r>
      <w:r w:rsidR="00213F8F">
        <w:rPr>
          <w:szCs w:val="28"/>
        </w:rPr>
        <w:t xml:space="preserve"> м. Городок вул. </w:t>
      </w:r>
      <w:r w:rsidR="002C67B6">
        <w:rPr>
          <w:szCs w:val="28"/>
        </w:rPr>
        <w:t>Авіаційна , 116 квартира № 53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 xml:space="preserve"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 </w:t>
      </w:r>
      <w:r w:rsidR="00CF25AC">
        <w:rPr>
          <w:szCs w:val="28"/>
        </w:rPr>
        <w:t xml:space="preserve">беручи до уваги пропозиції оцінної комісії з визначення вартості майна громадян , які бажають стати на соціальний квартирний облік 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587BC3" w:rsidRPr="00462DA3" w:rsidRDefault="00587BC3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proofErr w:type="spellStart"/>
      <w:r w:rsidR="002C67B6">
        <w:t>Лопатко</w:t>
      </w:r>
      <w:proofErr w:type="spellEnd"/>
      <w:r w:rsidR="002C67B6">
        <w:t xml:space="preserve"> Вікторію Олександрівну та її сина – Бай Володимира Олександровича,</w:t>
      </w:r>
      <w:r w:rsidR="00213F8F">
        <w:t xml:space="preserve"> внутрішньо переміщен</w:t>
      </w:r>
      <w:r w:rsidR="002C67B6">
        <w:t xml:space="preserve">их </w:t>
      </w:r>
      <w:r w:rsidR="00213F8F">
        <w:t>ос</w:t>
      </w:r>
      <w:r w:rsidR="002C67B6">
        <w:t xml:space="preserve">іб </w:t>
      </w:r>
      <w:r w:rsidR="00213F8F">
        <w:t>, як</w:t>
      </w:r>
      <w:r w:rsidR="002C67B6">
        <w:t xml:space="preserve">і </w:t>
      </w:r>
      <w:r w:rsidR="00213F8F">
        <w:t xml:space="preserve"> знаходиться на обліку внутрішньо переміщених осіб в управлінні соціального захисту Городоцької РДА </w:t>
      </w:r>
      <w:r w:rsidR="00C5599F">
        <w:t xml:space="preserve"> </w:t>
      </w:r>
      <w:r w:rsidR="00213F8F">
        <w:t>з 2015 року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2C67B6">
        <w:t>2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заступника </w:t>
      </w:r>
      <w:proofErr w:type="spellStart"/>
      <w:r w:rsidRPr="00C5599F">
        <w:rPr>
          <w:lang w:val="ru-RU"/>
        </w:rPr>
        <w:t>міського</w:t>
      </w:r>
      <w:proofErr w:type="spellEnd"/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голови</w:t>
      </w:r>
      <w:proofErr w:type="spellEnd"/>
      <w:r w:rsidRPr="00C5599F">
        <w:rPr>
          <w:lang w:val="ru-RU"/>
        </w:rPr>
        <w:t xml:space="preserve">  </w:t>
      </w:r>
      <w:proofErr w:type="spellStart"/>
      <w:r w:rsidRPr="00C5599F">
        <w:rPr>
          <w:lang w:val="ru-RU"/>
        </w:rPr>
        <w:t>Попко</w:t>
      </w:r>
      <w:proofErr w:type="spellEnd"/>
      <w:r w:rsidRPr="00C5599F">
        <w:rPr>
          <w:lang w:val="ru-RU"/>
        </w:rPr>
        <w:t xml:space="preserve">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87BC3"/>
    <w:rsid w:val="005A3A6E"/>
    <w:rsid w:val="005B148C"/>
    <w:rsid w:val="00601726"/>
    <w:rsid w:val="0061389A"/>
    <w:rsid w:val="0065072A"/>
    <w:rsid w:val="006540F1"/>
    <w:rsid w:val="006671BE"/>
    <w:rsid w:val="00676331"/>
    <w:rsid w:val="0069743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DFA4FD-F778-47A6-9868-1C30FEE6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6</cp:revision>
  <cp:lastPrinted>2020-02-17T13:06:00Z</cp:lastPrinted>
  <dcterms:created xsi:type="dcterms:W3CDTF">2020-02-17T08:12:00Z</dcterms:created>
  <dcterms:modified xsi:type="dcterms:W3CDTF">2020-04-22T12:54:00Z</dcterms:modified>
</cp:coreProperties>
</file>